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D5E" w:rsidRDefault="00364794" w:rsidP="00364794">
      <w:pPr>
        <w:pStyle w:val="Nzov"/>
        <w:rPr>
          <w:ins w:id="0" w:author="Autor"/>
        </w:rPr>
      </w:pPr>
      <w:ins w:id="1" w:author="Autor">
        <w:r>
          <w:t>Príloha č.2</w:t>
        </w:r>
        <w:r w:rsidR="006D2D5E">
          <w:t>a po aktualizácii</w:t>
        </w:r>
      </w:ins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 xml:space="preserve">Žiadateľ skontroluje, či je vzhľadom k miestu realizácie projektu jeho </w:t>
            </w:r>
            <w:proofErr w:type="spellStart"/>
            <w:r w:rsidRPr="00AD41AC">
              <w:rPr>
                <w:b/>
                <w:color w:val="000000"/>
                <w:sz w:val="18"/>
                <w:szCs w:val="18"/>
              </w:rPr>
              <w:t>ŽoNFP</w:t>
            </w:r>
            <w:proofErr w:type="spellEnd"/>
            <w:r w:rsidRPr="00AD41AC">
              <w:rPr>
                <w:b/>
                <w:color w:val="000000"/>
                <w:sz w:val="18"/>
                <w:szCs w:val="18"/>
              </w:rPr>
              <w:t xml:space="preserve">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</w:t>
            </w:r>
            <w:proofErr w:type="spellStart"/>
            <w:r w:rsidR="00BE7F24" w:rsidRPr="003E40E3">
              <w:rPr>
                <w:sz w:val="18"/>
                <w:szCs w:val="18"/>
              </w:rPr>
              <w:t>ŽoNFP</w:t>
            </w:r>
            <w:proofErr w:type="spellEnd"/>
            <w:r w:rsidR="00BE7F24" w:rsidRPr="003E40E3">
              <w:rPr>
                <w:sz w:val="18"/>
                <w:szCs w:val="18"/>
              </w:rPr>
              <w:t xml:space="preserve">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 xml:space="preserve">situáciu po realizácii projektu a 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</w:t>
            </w:r>
            <w:r w:rsidR="0097172B" w:rsidRPr="005F6932">
              <w:rPr>
                <w:sz w:val="18"/>
                <w:szCs w:val="18"/>
              </w:rPr>
              <w:lastRenderedPageBreak/>
              <w:t>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rPr>
          <w:ins w:id="2" w:author="Autor"/>
        </w:trPr>
        <w:tc>
          <w:tcPr>
            <w:tcW w:w="704" w:type="dxa"/>
          </w:tcPr>
          <w:p w:rsidR="00F174B0" w:rsidRPr="0075785C" w:rsidRDefault="00F174B0" w:rsidP="003E0CBA">
            <w:pPr>
              <w:rPr>
                <w:ins w:id="3" w:author="Autor"/>
                <w:sz w:val="20"/>
                <w:szCs w:val="20"/>
              </w:rPr>
            </w:pPr>
            <w:bookmarkStart w:id="4" w:name="_GoBack" w:colFirst="0" w:colLast="3"/>
            <w:ins w:id="5" w:author="Autor">
              <w:r>
                <w:rPr>
                  <w:sz w:val="20"/>
                  <w:szCs w:val="20"/>
                </w:rPr>
                <w:t>123a</w:t>
              </w:r>
            </w:ins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ins w:id="6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7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 xml:space="preserve">Celková výška oprávnených </w:t>
              </w:r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lastRenderedPageBreak/>
                <w:t>výdavkov</w:t>
              </w:r>
            </w:ins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ins w:id="8" w:author="Autor"/>
                <w:sz w:val="18"/>
                <w:szCs w:val="18"/>
              </w:rPr>
            </w:pPr>
            <w:ins w:id="9" w:author="Autor">
              <w:r w:rsidRPr="002F393A">
                <w:rPr>
                  <w:sz w:val="18"/>
                  <w:szCs w:val="18"/>
                </w:rPr>
                <w:lastRenderedPageBreak/>
                <w:t xml:space="preserve">Automaticky </w:t>
              </w:r>
              <w:r>
                <w:rPr>
                  <w:sz w:val="18"/>
                  <w:szCs w:val="18"/>
                </w:rPr>
                <w:t>vyplnené</w:t>
              </w:r>
            </w:ins>
          </w:p>
        </w:tc>
      </w:tr>
      <w:bookmarkEnd w:id="4"/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rPr>
          <w:ins w:id="10" w:author="Autor"/>
        </w:trPr>
        <w:tc>
          <w:tcPr>
            <w:tcW w:w="704" w:type="dxa"/>
          </w:tcPr>
          <w:p w:rsidR="00F174B0" w:rsidRPr="0075785C" w:rsidRDefault="00F174B0" w:rsidP="003E0CBA">
            <w:pPr>
              <w:rPr>
                <w:ins w:id="11" w:author="Autor"/>
                <w:sz w:val="20"/>
                <w:szCs w:val="20"/>
              </w:rPr>
            </w:pPr>
            <w:ins w:id="12" w:author="Autor">
              <w:r>
                <w:rPr>
                  <w:sz w:val="20"/>
                  <w:szCs w:val="20"/>
                </w:rPr>
                <w:t>124a</w:t>
              </w:r>
            </w:ins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ins w:id="13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14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Celková výška oprávnených výdavkov</w:t>
              </w:r>
            </w:ins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ins w:id="15" w:author="Autor"/>
                <w:sz w:val="18"/>
                <w:szCs w:val="18"/>
              </w:rPr>
            </w:pPr>
            <w:ins w:id="16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</w:t>
              </w:r>
            </w:ins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rPr>
          <w:ins w:id="17" w:author="Autor"/>
        </w:trPr>
        <w:tc>
          <w:tcPr>
            <w:tcW w:w="704" w:type="dxa"/>
          </w:tcPr>
          <w:p w:rsidR="00F174B0" w:rsidRPr="0075785C" w:rsidRDefault="00F174B0" w:rsidP="003E0CBA">
            <w:pPr>
              <w:rPr>
                <w:ins w:id="18" w:author="Autor"/>
                <w:sz w:val="20"/>
                <w:szCs w:val="20"/>
              </w:rPr>
            </w:pPr>
            <w:ins w:id="19" w:author="Autor">
              <w:r>
                <w:rPr>
                  <w:sz w:val="20"/>
                  <w:szCs w:val="20"/>
                </w:rPr>
                <w:t>125a</w:t>
              </w:r>
            </w:ins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ins w:id="20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21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Celková výška oprávnených výdavkov</w:t>
              </w:r>
            </w:ins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ins w:id="22" w:author="Autor"/>
                <w:sz w:val="18"/>
                <w:szCs w:val="18"/>
              </w:rPr>
            </w:pPr>
            <w:ins w:id="23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</w:t>
              </w:r>
            </w:ins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ins w:id="24" w:author="Autor">
              <w:r>
                <w:rPr>
                  <w:sz w:val="18"/>
                  <w:szCs w:val="18"/>
                </w:rPr>
                <w:t xml:space="preserve">Uvádzať "Podpoložky výdavku" </w:t>
              </w:r>
              <w:r w:rsidRPr="00F04B42">
                <w:rPr>
                  <w:sz w:val="18"/>
                  <w:szCs w:val="18"/>
                </w:rPr>
                <w:t>je pre RO voliteľná</w:t>
              </w:r>
            </w:ins>
          </w:p>
        </w:tc>
      </w:tr>
      <w:tr w:rsidR="00F174B0" w:rsidRPr="0075785C" w:rsidTr="00280976">
        <w:trPr>
          <w:ins w:id="25" w:author="Autor"/>
        </w:trPr>
        <w:tc>
          <w:tcPr>
            <w:tcW w:w="704" w:type="dxa"/>
          </w:tcPr>
          <w:p w:rsidR="00F174B0" w:rsidRPr="0075785C" w:rsidRDefault="00F174B0" w:rsidP="003E0CBA">
            <w:pPr>
              <w:rPr>
                <w:ins w:id="26" w:author="Autor"/>
                <w:sz w:val="20"/>
                <w:szCs w:val="20"/>
              </w:rPr>
            </w:pPr>
            <w:ins w:id="27" w:author="Autor">
              <w:r>
                <w:rPr>
                  <w:sz w:val="20"/>
                  <w:szCs w:val="20"/>
                </w:rPr>
                <w:t>126a</w:t>
              </w:r>
            </w:ins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ins w:id="28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29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Percento NFP</w:t>
              </w:r>
            </w:ins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ins w:id="30" w:author="Autor"/>
                <w:sz w:val="18"/>
                <w:szCs w:val="18"/>
              </w:rPr>
            </w:pPr>
            <w:ins w:id="31" w:author="Autor">
              <w:r w:rsidRPr="00E47F5C">
                <w:rPr>
                  <w:sz w:val="18"/>
                  <w:szCs w:val="18"/>
                </w:rPr>
                <w:t>Vypĺňa žiadateľ</w:t>
              </w:r>
            </w:ins>
          </w:p>
        </w:tc>
      </w:tr>
      <w:tr w:rsidR="00F174B0" w:rsidRPr="0075785C" w:rsidTr="00280976">
        <w:trPr>
          <w:ins w:id="32" w:author="Autor"/>
        </w:trPr>
        <w:tc>
          <w:tcPr>
            <w:tcW w:w="704" w:type="dxa"/>
          </w:tcPr>
          <w:p w:rsidR="00F174B0" w:rsidRPr="0075785C" w:rsidRDefault="00F174B0" w:rsidP="003E0CBA">
            <w:pPr>
              <w:rPr>
                <w:ins w:id="33" w:author="Autor"/>
                <w:sz w:val="20"/>
                <w:szCs w:val="20"/>
              </w:rPr>
            </w:pPr>
            <w:ins w:id="34" w:author="Autor">
              <w:r>
                <w:rPr>
                  <w:sz w:val="20"/>
                  <w:szCs w:val="20"/>
                </w:rPr>
                <w:t>126b</w:t>
              </w:r>
            </w:ins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ins w:id="35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36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Oprávnený výdavok</w:t>
              </w:r>
            </w:ins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ins w:id="37" w:author="Autor"/>
                <w:sz w:val="18"/>
                <w:szCs w:val="18"/>
              </w:rPr>
            </w:pPr>
            <w:ins w:id="38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</w:t>
              </w:r>
            </w:ins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del w:id="39" w:author="Autor">
              <w:r w:rsidRPr="0075785C" w:rsidDel="00F174B0"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delText xml:space="preserve">Oprávnený </w:delText>
              </w:r>
            </w:del>
            <w:ins w:id="40" w:author="Autor">
              <w:r w:rsidR="00F174B0"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Podpoložka</w:t>
              </w:r>
              <w:r w:rsidR="00F174B0" w:rsidRPr="0075785C"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 xml:space="preserve"> </w:t>
              </w:r>
            </w:ins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</w:t>
            </w:r>
            <w:del w:id="41" w:author="Autor">
              <w:r w:rsidRPr="0075785C" w:rsidDel="00F174B0"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delText>o</w:delText>
              </w:r>
            </w:del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</w:t>
            </w:r>
            <w:ins w:id="42" w:author="Autor">
              <w:r w:rsidR="00F174B0"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u</w:t>
              </w:r>
            </w:ins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:rsidTr="00280976">
        <w:trPr>
          <w:ins w:id="43" w:author="Autor"/>
        </w:trPr>
        <w:tc>
          <w:tcPr>
            <w:tcW w:w="704" w:type="dxa"/>
          </w:tcPr>
          <w:p w:rsidR="00F174B0" w:rsidRPr="0075785C" w:rsidRDefault="00F174B0" w:rsidP="003E0CBA">
            <w:pPr>
              <w:rPr>
                <w:ins w:id="44" w:author="Autor"/>
                <w:sz w:val="20"/>
                <w:szCs w:val="20"/>
              </w:rPr>
            </w:pPr>
            <w:ins w:id="45" w:author="Autor">
              <w:r>
                <w:rPr>
                  <w:sz w:val="20"/>
                  <w:szCs w:val="20"/>
                </w:rPr>
                <w:t>128a</w:t>
              </w:r>
            </w:ins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ins w:id="46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47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Merná jednotka</w:t>
              </w:r>
            </w:ins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ins w:id="48" w:author="Autor"/>
                <w:sz w:val="18"/>
                <w:szCs w:val="18"/>
              </w:rPr>
            </w:pPr>
            <w:ins w:id="49" w:author="Autor">
              <w:r w:rsidRPr="003E40E3">
                <w:rPr>
                  <w:sz w:val="18"/>
                  <w:szCs w:val="18"/>
                </w:rPr>
                <w:t>Žiadateľ vyberie relevantn</w:t>
              </w:r>
              <w:r>
                <w:rPr>
                  <w:sz w:val="18"/>
                  <w:szCs w:val="18"/>
                </w:rPr>
                <w:t>ú mernú jednotku</w:t>
              </w:r>
            </w:ins>
          </w:p>
        </w:tc>
      </w:tr>
      <w:tr w:rsidR="00F174B0" w:rsidRPr="0075785C" w:rsidTr="00280976">
        <w:trPr>
          <w:ins w:id="50" w:author="Autor"/>
        </w:trPr>
        <w:tc>
          <w:tcPr>
            <w:tcW w:w="704" w:type="dxa"/>
          </w:tcPr>
          <w:p w:rsidR="00F174B0" w:rsidRPr="0075785C" w:rsidRDefault="00F174B0" w:rsidP="003E0CBA">
            <w:pPr>
              <w:rPr>
                <w:ins w:id="51" w:author="Autor"/>
                <w:sz w:val="20"/>
                <w:szCs w:val="20"/>
              </w:rPr>
            </w:pPr>
            <w:ins w:id="52" w:author="Autor">
              <w:r>
                <w:rPr>
                  <w:sz w:val="20"/>
                  <w:szCs w:val="20"/>
                </w:rPr>
                <w:t>128b</w:t>
              </w:r>
            </w:ins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ins w:id="53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54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Množstvo</w:t>
              </w:r>
            </w:ins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ins w:id="55" w:author="Autor"/>
                <w:sz w:val="18"/>
                <w:szCs w:val="18"/>
              </w:rPr>
            </w:pPr>
            <w:ins w:id="56" w:author="Autor">
              <w:r w:rsidRPr="00E47F5C">
                <w:rPr>
                  <w:sz w:val="18"/>
                  <w:szCs w:val="18"/>
                </w:rPr>
                <w:t>Vypĺňa žiadateľ</w:t>
              </w:r>
            </w:ins>
          </w:p>
        </w:tc>
      </w:tr>
      <w:tr w:rsidR="00F174B0" w:rsidRPr="0075785C" w:rsidTr="00280976">
        <w:trPr>
          <w:ins w:id="57" w:author="Autor"/>
        </w:trPr>
        <w:tc>
          <w:tcPr>
            <w:tcW w:w="704" w:type="dxa"/>
          </w:tcPr>
          <w:p w:rsidR="00F174B0" w:rsidRPr="0075785C" w:rsidRDefault="00F174B0" w:rsidP="003E0CBA">
            <w:pPr>
              <w:rPr>
                <w:ins w:id="58" w:author="Autor"/>
                <w:sz w:val="20"/>
                <w:szCs w:val="20"/>
              </w:rPr>
            </w:pPr>
            <w:ins w:id="59" w:author="Autor">
              <w:r>
                <w:rPr>
                  <w:sz w:val="20"/>
                  <w:szCs w:val="20"/>
                </w:rPr>
                <w:t>128c</w:t>
              </w:r>
            </w:ins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ins w:id="60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61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Jednotková suma</w:t>
              </w:r>
            </w:ins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ins w:id="62" w:author="Autor"/>
                <w:sz w:val="18"/>
                <w:szCs w:val="18"/>
              </w:rPr>
            </w:pPr>
            <w:ins w:id="63" w:author="Autor">
              <w:r w:rsidRPr="00E47F5C">
                <w:rPr>
                  <w:sz w:val="18"/>
                  <w:szCs w:val="18"/>
                </w:rPr>
                <w:t>Vypĺňa žiadateľ</w:t>
              </w:r>
            </w:ins>
          </w:p>
        </w:tc>
      </w:tr>
      <w:tr w:rsidR="00F174B0" w:rsidRPr="0075785C" w:rsidTr="00280976">
        <w:trPr>
          <w:ins w:id="64" w:author="Autor"/>
        </w:trPr>
        <w:tc>
          <w:tcPr>
            <w:tcW w:w="704" w:type="dxa"/>
          </w:tcPr>
          <w:p w:rsidR="00F174B0" w:rsidRPr="0075785C" w:rsidRDefault="00F174B0" w:rsidP="003E0CBA">
            <w:pPr>
              <w:rPr>
                <w:ins w:id="65" w:author="Autor"/>
                <w:sz w:val="20"/>
                <w:szCs w:val="20"/>
              </w:rPr>
            </w:pPr>
            <w:ins w:id="66" w:author="Autor">
              <w:r>
                <w:rPr>
                  <w:sz w:val="20"/>
                  <w:szCs w:val="20"/>
                </w:rPr>
                <w:t>129</w:t>
              </w:r>
              <w:r w:rsidR="005A6DB8">
                <w:rPr>
                  <w:sz w:val="20"/>
                  <w:szCs w:val="20"/>
                </w:rPr>
                <w:t>d</w:t>
              </w:r>
            </w:ins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ins w:id="67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68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Suma</w:t>
              </w:r>
            </w:ins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ins w:id="69" w:author="Autor"/>
                <w:sz w:val="18"/>
                <w:szCs w:val="18"/>
              </w:rPr>
            </w:pPr>
            <w:ins w:id="70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 v prípade ak je vyplnené množstvo a jednotková cena, inak v</w:t>
              </w:r>
              <w:r w:rsidRPr="00E47F5C">
                <w:rPr>
                  <w:sz w:val="18"/>
                  <w:szCs w:val="18"/>
                </w:rPr>
                <w:t>ypĺňa žiadateľ</w:t>
              </w:r>
              <w:r>
                <w:rPr>
                  <w:sz w:val="18"/>
                  <w:szCs w:val="18"/>
                </w:rPr>
                <w:t>.</w:t>
              </w:r>
            </w:ins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ins w:id="71" w:author="Autor"/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ins w:id="72" w:author="Autor">
              <w:r>
                <w:rPr>
                  <w:sz w:val="18"/>
                  <w:szCs w:val="18"/>
                </w:rPr>
                <w:t xml:space="preserve">Uvádzať "Podpoložky výdavku" </w:t>
              </w:r>
              <w:r w:rsidRPr="00F04B42">
                <w:rPr>
                  <w:sz w:val="18"/>
                  <w:szCs w:val="18"/>
                </w:rPr>
                <w:t>je pre RO voliteľná</w:t>
              </w:r>
            </w:ins>
          </w:p>
        </w:tc>
      </w:tr>
      <w:tr w:rsidR="0021792A" w:rsidRPr="0075785C" w:rsidTr="00280976">
        <w:trPr>
          <w:ins w:id="73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74" w:author="Autor"/>
                <w:sz w:val="20"/>
                <w:szCs w:val="20"/>
              </w:rPr>
            </w:pPr>
            <w:ins w:id="75" w:author="Autor">
              <w:r>
                <w:rPr>
                  <w:sz w:val="20"/>
                  <w:szCs w:val="20"/>
                </w:rPr>
                <w:t>131a</w:t>
              </w:r>
            </w:ins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76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77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Percento NFP</w:t>
              </w:r>
            </w:ins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ins w:id="78" w:author="Autor"/>
                <w:sz w:val="18"/>
                <w:szCs w:val="18"/>
              </w:rPr>
            </w:pPr>
            <w:ins w:id="79" w:author="Autor">
              <w:r w:rsidRPr="00E47F5C">
                <w:rPr>
                  <w:sz w:val="18"/>
                  <w:szCs w:val="18"/>
                </w:rPr>
                <w:t>Vypĺňa žiadateľ</w:t>
              </w:r>
            </w:ins>
          </w:p>
        </w:tc>
      </w:tr>
      <w:tr w:rsidR="0021792A" w:rsidRPr="0075785C" w:rsidTr="00280976">
        <w:trPr>
          <w:ins w:id="80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81" w:author="Autor"/>
                <w:sz w:val="20"/>
                <w:szCs w:val="20"/>
              </w:rPr>
            </w:pPr>
            <w:ins w:id="82" w:author="Autor">
              <w:r>
                <w:rPr>
                  <w:sz w:val="20"/>
                  <w:szCs w:val="20"/>
                </w:rPr>
                <w:t>131b</w:t>
              </w:r>
            </w:ins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83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84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Oprávnený výdavok</w:t>
              </w:r>
            </w:ins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ins w:id="85" w:author="Autor"/>
                <w:sz w:val="18"/>
                <w:szCs w:val="18"/>
              </w:rPr>
            </w:pPr>
            <w:ins w:id="86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</w:t>
              </w:r>
            </w:ins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ins w:id="87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 xml:space="preserve">Podpoložka </w:t>
              </w:r>
            </w:ins>
            <w:del w:id="88" w:author="Autor">
              <w:r w:rsidRPr="0075785C" w:rsidDel="0021792A"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delText xml:space="preserve">Oprávnený </w:delText>
              </w:r>
            </w:del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</w:t>
            </w:r>
            <w:del w:id="89" w:author="Autor">
              <w:r w:rsidRPr="0075785C" w:rsidDel="0021792A"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delText>o</w:delText>
              </w:r>
            </w:del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</w:t>
            </w:r>
            <w:ins w:id="90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u</w:t>
              </w:r>
            </w:ins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rPr>
          <w:ins w:id="91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92" w:author="Autor"/>
                <w:sz w:val="20"/>
                <w:szCs w:val="20"/>
              </w:rPr>
            </w:pPr>
            <w:ins w:id="93" w:author="Autor">
              <w:r>
                <w:rPr>
                  <w:sz w:val="20"/>
                  <w:szCs w:val="20"/>
                </w:rPr>
                <w:t>133a</w:t>
              </w:r>
            </w:ins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94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95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Merná jednotka</w:t>
              </w:r>
            </w:ins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ins w:id="96" w:author="Autor"/>
                <w:sz w:val="18"/>
                <w:szCs w:val="18"/>
              </w:rPr>
            </w:pPr>
            <w:ins w:id="97" w:author="Autor">
              <w:r w:rsidRPr="003E40E3">
                <w:rPr>
                  <w:sz w:val="18"/>
                  <w:szCs w:val="18"/>
                </w:rPr>
                <w:t>Žiadateľ vyberie relevantn</w:t>
              </w:r>
              <w:r>
                <w:rPr>
                  <w:sz w:val="18"/>
                  <w:szCs w:val="18"/>
                </w:rPr>
                <w:t>ú mernú jednotku</w:t>
              </w:r>
            </w:ins>
          </w:p>
        </w:tc>
      </w:tr>
      <w:tr w:rsidR="0021792A" w:rsidRPr="0075785C" w:rsidTr="00280976">
        <w:trPr>
          <w:ins w:id="98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99" w:author="Autor"/>
                <w:sz w:val="20"/>
                <w:szCs w:val="20"/>
              </w:rPr>
            </w:pPr>
            <w:ins w:id="100" w:author="Autor">
              <w:r>
                <w:rPr>
                  <w:sz w:val="20"/>
                  <w:szCs w:val="20"/>
                </w:rPr>
                <w:t>133b</w:t>
              </w:r>
            </w:ins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101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102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Množstvo</w:t>
              </w:r>
            </w:ins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ins w:id="103" w:author="Autor"/>
                <w:sz w:val="18"/>
                <w:szCs w:val="18"/>
              </w:rPr>
            </w:pPr>
            <w:ins w:id="104" w:author="Autor">
              <w:r w:rsidRPr="00E47F5C">
                <w:rPr>
                  <w:sz w:val="18"/>
                  <w:szCs w:val="18"/>
                </w:rPr>
                <w:t>Vypĺňa žiadateľ</w:t>
              </w:r>
            </w:ins>
          </w:p>
        </w:tc>
      </w:tr>
      <w:tr w:rsidR="0021792A" w:rsidRPr="0075785C" w:rsidTr="00280976">
        <w:trPr>
          <w:ins w:id="105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106" w:author="Autor"/>
                <w:sz w:val="20"/>
                <w:szCs w:val="20"/>
              </w:rPr>
            </w:pPr>
            <w:ins w:id="107" w:author="Autor">
              <w:r>
                <w:rPr>
                  <w:sz w:val="20"/>
                  <w:szCs w:val="20"/>
                </w:rPr>
                <w:t>133c</w:t>
              </w:r>
            </w:ins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108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109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Jednotková suma</w:t>
              </w:r>
            </w:ins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ins w:id="110" w:author="Autor"/>
                <w:sz w:val="18"/>
                <w:szCs w:val="18"/>
              </w:rPr>
            </w:pPr>
            <w:ins w:id="111" w:author="Autor">
              <w:r w:rsidRPr="00E47F5C">
                <w:rPr>
                  <w:sz w:val="18"/>
                  <w:szCs w:val="18"/>
                </w:rPr>
                <w:t>Vypĺňa žiadateľ</w:t>
              </w:r>
            </w:ins>
          </w:p>
        </w:tc>
      </w:tr>
      <w:tr w:rsidR="0021792A" w:rsidRPr="0075785C" w:rsidTr="00280976">
        <w:trPr>
          <w:ins w:id="112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113" w:author="Autor"/>
                <w:sz w:val="20"/>
                <w:szCs w:val="20"/>
              </w:rPr>
            </w:pPr>
            <w:ins w:id="114" w:author="Autor">
              <w:r>
                <w:rPr>
                  <w:sz w:val="20"/>
                  <w:szCs w:val="20"/>
                </w:rPr>
                <w:t>133d</w:t>
              </w:r>
            </w:ins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115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116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Suma</w:t>
              </w:r>
            </w:ins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ins w:id="117" w:author="Autor"/>
                <w:sz w:val="18"/>
                <w:szCs w:val="18"/>
              </w:rPr>
            </w:pPr>
            <w:ins w:id="118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 v prípade ak je vyplnené množstvo a jednotková cena, inak v</w:t>
              </w:r>
              <w:r w:rsidRPr="00E47F5C">
                <w:rPr>
                  <w:sz w:val="18"/>
                  <w:szCs w:val="18"/>
                </w:rPr>
                <w:t>ypĺňa žiadateľ</w:t>
              </w:r>
              <w:r>
                <w:rPr>
                  <w:sz w:val="18"/>
                  <w:szCs w:val="18"/>
                </w:rPr>
                <w:t>.</w:t>
              </w:r>
            </w:ins>
          </w:p>
        </w:tc>
      </w:tr>
      <w:tr w:rsidR="0021792A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rPr>
          <w:ins w:id="119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120" w:author="Autor"/>
                <w:sz w:val="20"/>
                <w:szCs w:val="20"/>
              </w:rPr>
            </w:pPr>
            <w:ins w:id="121" w:author="Autor">
              <w:r>
                <w:rPr>
                  <w:sz w:val="20"/>
                  <w:szCs w:val="20"/>
                </w:rPr>
                <w:t>137a</w:t>
              </w:r>
            </w:ins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122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123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Celková výška oprávnených výdavkov</w:t>
              </w:r>
            </w:ins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ins w:id="124" w:author="Autor"/>
                <w:sz w:val="18"/>
                <w:szCs w:val="18"/>
              </w:rPr>
            </w:pPr>
            <w:ins w:id="125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</w:t>
              </w:r>
            </w:ins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rPr>
          <w:ins w:id="126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127" w:author="Autor"/>
                <w:sz w:val="20"/>
                <w:szCs w:val="20"/>
              </w:rPr>
            </w:pPr>
            <w:ins w:id="128" w:author="Autor">
              <w:r>
                <w:rPr>
                  <w:sz w:val="20"/>
                  <w:szCs w:val="20"/>
                </w:rPr>
                <w:t>138a</w:t>
              </w:r>
            </w:ins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129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130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Celková výška oprávnených výdavkov</w:t>
              </w:r>
            </w:ins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ins w:id="131" w:author="Autor"/>
                <w:sz w:val="18"/>
                <w:szCs w:val="18"/>
              </w:rPr>
            </w:pPr>
            <w:ins w:id="132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</w:t>
              </w:r>
            </w:ins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:rsidTr="00280976">
        <w:trPr>
          <w:ins w:id="133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134" w:author="Autor"/>
                <w:sz w:val="20"/>
                <w:szCs w:val="20"/>
              </w:rPr>
            </w:pPr>
            <w:ins w:id="135" w:author="Autor">
              <w:r>
                <w:rPr>
                  <w:sz w:val="20"/>
                  <w:szCs w:val="20"/>
                </w:rPr>
                <w:t>139a</w:t>
              </w:r>
            </w:ins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136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137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Celková výška oprávnených výdavkov</w:t>
              </w:r>
            </w:ins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ins w:id="138" w:author="Autor"/>
                <w:sz w:val="18"/>
                <w:szCs w:val="18"/>
              </w:rPr>
            </w:pPr>
            <w:ins w:id="139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</w:t>
              </w:r>
            </w:ins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21792A" w:rsidRPr="0075785C" w:rsidTr="00280976">
        <w:trPr>
          <w:ins w:id="140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141" w:author="Autor"/>
                <w:sz w:val="20"/>
                <w:szCs w:val="20"/>
              </w:rPr>
            </w:pPr>
            <w:ins w:id="142" w:author="Autor">
              <w:r>
                <w:rPr>
                  <w:sz w:val="20"/>
                  <w:szCs w:val="20"/>
                </w:rPr>
                <w:t>140a</w:t>
              </w:r>
            </w:ins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143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144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Percento NFP</w:t>
              </w:r>
            </w:ins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ins w:id="145" w:author="Autor"/>
                <w:sz w:val="18"/>
                <w:szCs w:val="18"/>
              </w:rPr>
            </w:pPr>
            <w:ins w:id="146" w:author="Autor">
              <w:r w:rsidRPr="00E47F5C">
                <w:rPr>
                  <w:sz w:val="18"/>
                  <w:szCs w:val="18"/>
                </w:rPr>
                <w:t>Vypĺňa žiadateľ</w:t>
              </w:r>
            </w:ins>
          </w:p>
        </w:tc>
      </w:tr>
      <w:tr w:rsidR="0021792A" w:rsidRPr="0075785C" w:rsidTr="00280976">
        <w:trPr>
          <w:ins w:id="147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148" w:author="Autor"/>
                <w:sz w:val="20"/>
                <w:szCs w:val="20"/>
              </w:rPr>
            </w:pPr>
            <w:ins w:id="149" w:author="Autor">
              <w:r>
                <w:rPr>
                  <w:sz w:val="20"/>
                  <w:szCs w:val="20"/>
                </w:rPr>
                <w:t>140b</w:t>
              </w:r>
            </w:ins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150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151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Oprávnený výdavok</w:t>
              </w:r>
            </w:ins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ins w:id="152" w:author="Autor"/>
                <w:sz w:val="18"/>
                <w:szCs w:val="18"/>
              </w:rPr>
            </w:pPr>
            <w:ins w:id="153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</w:t>
              </w:r>
            </w:ins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141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del w:id="154" w:author="Autor">
              <w:r w:rsidRPr="0075785C" w:rsidDel="00FA5D02"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delText xml:space="preserve">Oprávnený </w:delText>
              </w:r>
            </w:del>
            <w:ins w:id="155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Podpoložka</w:t>
              </w:r>
              <w:r w:rsidRPr="0075785C"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 xml:space="preserve"> </w:t>
              </w:r>
            </w:ins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</w:t>
            </w:r>
            <w:del w:id="156" w:author="Autor">
              <w:r w:rsidRPr="0075785C" w:rsidDel="00FA5D02"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delText>o</w:delText>
              </w:r>
            </w:del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</w:t>
            </w:r>
            <w:ins w:id="157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u</w:t>
              </w:r>
            </w:ins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rPr>
          <w:ins w:id="158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159" w:author="Autor"/>
                <w:sz w:val="20"/>
                <w:szCs w:val="20"/>
              </w:rPr>
            </w:pPr>
            <w:ins w:id="160" w:author="Autor">
              <w:r>
                <w:rPr>
                  <w:sz w:val="20"/>
                  <w:szCs w:val="20"/>
                </w:rPr>
                <w:t>142a</w:t>
              </w:r>
            </w:ins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161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162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Merná jednotka</w:t>
              </w:r>
            </w:ins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ins w:id="163" w:author="Autor"/>
                <w:sz w:val="18"/>
                <w:szCs w:val="18"/>
              </w:rPr>
            </w:pPr>
            <w:ins w:id="164" w:author="Autor">
              <w:r w:rsidRPr="003E40E3">
                <w:rPr>
                  <w:sz w:val="18"/>
                  <w:szCs w:val="18"/>
                </w:rPr>
                <w:t>Žiadateľ vyberie relevantn</w:t>
              </w:r>
              <w:r>
                <w:rPr>
                  <w:sz w:val="18"/>
                  <w:szCs w:val="18"/>
                </w:rPr>
                <w:t>ú mernú jednotku</w:t>
              </w:r>
            </w:ins>
          </w:p>
        </w:tc>
      </w:tr>
      <w:tr w:rsidR="0021792A" w:rsidRPr="0075785C" w:rsidTr="00280976">
        <w:trPr>
          <w:ins w:id="165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166" w:author="Autor"/>
                <w:sz w:val="20"/>
                <w:szCs w:val="20"/>
              </w:rPr>
            </w:pPr>
            <w:ins w:id="167" w:author="Autor">
              <w:r>
                <w:rPr>
                  <w:sz w:val="20"/>
                  <w:szCs w:val="20"/>
                </w:rPr>
                <w:t>142b</w:t>
              </w:r>
            </w:ins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168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169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Množstvo</w:t>
              </w:r>
            </w:ins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ins w:id="170" w:author="Autor"/>
                <w:sz w:val="18"/>
                <w:szCs w:val="18"/>
              </w:rPr>
            </w:pPr>
            <w:ins w:id="171" w:author="Autor">
              <w:r w:rsidRPr="00E47F5C">
                <w:rPr>
                  <w:sz w:val="18"/>
                  <w:szCs w:val="18"/>
                </w:rPr>
                <w:t>Vypĺňa žiadateľ</w:t>
              </w:r>
            </w:ins>
          </w:p>
        </w:tc>
      </w:tr>
      <w:tr w:rsidR="0021792A" w:rsidRPr="0075785C" w:rsidTr="00280976">
        <w:trPr>
          <w:ins w:id="172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173" w:author="Autor"/>
                <w:sz w:val="20"/>
                <w:szCs w:val="20"/>
              </w:rPr>
            </w:pPr>
            <w:ins w:id="174" w:author="Autor">
              <w:r>
                <w:rPr>
                  <w:sz w:val="20"/>
                  <w:szCs w:val="20"/>
                </w:rPr>
                <w:t>143c</w:t>
              </w:r>
            </w:ins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175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176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Jednotková suma</w:t>
              </w:r>
            </w:ins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ins w:id="177" w:author="Autor"/>
                <w:sz w:val="18"/>
                <w:szCs w:val="18"/>
              </w:rPr>
            </w:pPr>
            <w:ins w:id="178" w:author="Autor">
              <w:r w:rsidRPr="00E47F5C">
                <w:rPr>
                  <w:sz w:val="18"/>
                  <w:szCs w:val="18"/>
                </w:rPr>
                <w:t>Vypĺňa žiadateľ</w:t>
              </w:r>
            </w:ins>
          </w:p>
        </w:tc>
      </w:tr>
      <w:tr w:rsidR="0021792A" w:rsidRPr="0075785C" w:rsidTr="00280976">
        <w:trPr>
          <w:ins w:id="179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180" w:author="Autor"/>
                <w:sz w:val="20"/>
                <w:szCs w:val="20"/>
              </w:rPr>
            </w:pPr>
            <w:ins w:id="181" w:author="Autor">
              <w:r>
                <w:rPr>
                  <w:sz w:val="20"/>
                  <w:szCs w:val="20"/>
                </w:rPr>
                <w:t>144d</w:t>
              </w:r>
            </w:ins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182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183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Suma</w:t>
              </w:r>
            </w:ins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ins w:id="184" w:author="Autor"/>
                <w:sz w:val="18"/>
                <w:szCs w:val="18"/>
              </w:rPr>
            </w:pPr>
            <w:ins w:id="185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 v prípade ak je vyplnené množstvo a jednotková cena, inak v</w:t>
              </w:r>
              <w:r w:rsidRPr="00E47F5C">
                <w:rPr>
                  <w:sz w:val="18"/>
                  <w:szCs w:val="18"/>
                </w:rPr>
                <w:t>ypĺňa žiadateľ</w:t>
              </w:r>
              <w:r>
                <w:rPr>
                  <w:sz w:val="18"/>
                  <w:szCs w:val="18"/>
                </w:rPr>
                <w:t>.</w:t>
              </w:r>
            </w:ins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rPr>
          <w:ins w:id="186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187" w:author="Autor"/>
                <w:sz w:val="20"/>
                <w:szCs w:val="20"/>
              </w:rPr>
            </w:pPr>
            <w:ins w:id="188" w:author="Autor">
              <w:r>
                <w:rPr>
                  <w:sz w:val="20"/>
                  <w:szCs w:val="20"/>
                </w:rPr>
                <w:t>143a</w:t>
              </w:r>
            </w:ins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189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190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Celková výška oprávnených výdavkov</w:t>
              </w:r>
            </w:ins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ins w:id="191" w:author="Autor"/>
                <w:sz w:val="18"/>
                <w:szCs w:val="18"/>
              </w:rPr>
            </w:pPr>
            <w:ins w:id="192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</w:t>
              </w:r>
            </w:ins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rPr>
          <w:ins w:id="193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194" w:author="Autor"/>
                <w:sz w:val="20"/>
                <w:szCs w:val="20"/>
              </w:rPr>
            </w:pPr>
            <w:ins w:id="195" w:author="Autor">
              <w:r>
                <w:rPr>
                  <w:sz w:val="20"/>
                  <w:szCs w:val="20"/>
                </w:rPr>
                <w:t>144a</w:t>
              </w:r>
            </w:ins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196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197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Celková výška oprávnených výdavkov</w:t>
              </w:r>
            </w:ins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ins w:id="198" w:author="Autor"/>
                <w:sz w:val="18"/>
                <w:szCs w:val="18"/>
              </w:rPr>
            </w:pPr>
            <w:ins w:id="199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</w:t>
              </w:r>
            </w:ins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21792A" w:rsidRPr="0075785C" w:rsidTr="00280976">
        <w:trPr>
          <w:ins w:id="200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201" w:author="Autor"/>
                <w:sz w:val="20"/>
                <w:szCs w:val="20"/>
              </w:rPr>
            </w:pPr>
            <w:ins w:id="202" w:author="Autor">
              <w:r>
                <w:rPr>
                  <w:sz w:val="20"/>
                  <w:szCs w:val="20"/>
                </w:rPr>
                <w:t>145a</w:t>
              </w:r>
            </w:ins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203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204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Percento NFP</w:t>
              </w:r>
            </w:ins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ins w:id="205" w:author="Autor"/>
                <w:sz w:val="18"/>
                <w:szCs w:val="18"/>
              </w:rPr>
            </w:pPr>
            <w:ins w:id="206" w:author="Autor">
              <w:r w:rsidRPr="00E47F5C">
                <w:rPr>
                  <w:sz w:val="18"/>
                  <w:szCs w:val="18"/>
                </w:rPr>
                <w:t>Vypĺňa žiadateľ</w:t>
              </w:r>
            </w:ins>
          </w:p>
        </w:tc>
      </w:tr>
      <w:tr w:rsidR="0021792A" w:rsidRPr="0075785C" w:rsidTr="00280976">
        <w:trPr>
          <w:ins w:id="207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208" w:author="Autor"/>
                <w:sz w:val="20"/>
                <w:szCs w:val="20"/>
              </w:rPr>
            </w:pPr>
            <w:ins w:id="209" w:author="Autor">
              <w:r>
                <w:rPr>
                  <w:sz w:val="20"/>
                  <w:szCs w:val="20"/>
                </w:rPr>
                <w:t>145b</w:t>
              </w:r>
            </w:ins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210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211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Oprávnený výdavok</w:t>
              </w:r>
            </w:ins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ins w:id="212" w:author="Autor"/>
                <w:sz w:val="18"/>
                <w:szCs w:val="18"/>
              </w:rPr>
            </w:pPr>
            <w:ins w:id="213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</w:t>
              </w:r>
            </w:ins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del w:id="214" w:author="Autor">
              <w:r w:rsidRPr="0075785C" w:rsidDel="003C1278"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delText xml:space="preserve">Oprávnený </w:delText>
              </w:r>
            </w:del>
            <w:ins w:id="215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Podpoložka</w:t>
              </w:r>
              <w:r w:rsidRPr="0075785C"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 xml:space="preserve"> </w:t>
              </w:r>
            </w:ins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</w:t>
            </w:r>
            <w:del w:id="216" w:author="Autor">
              <w:r w:rsidRPr="0075785C" w:rsidDel="003C1278"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delText>o</w:delText>
              </w:r>
            </w:del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</w:t>
            </w:r>
            <w:ins w:id="217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u</w:t>
              </w:r>
            </w:ins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rPr>
          <w:ins w:id="218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219" w:author="Autor"/>
                <w:sz w:val="20"/>
                <w:szCs w:val="20"/>
              </w:rPr>
            </w:pPr>
            <w:ins w:id="220" w:author="Autor">
              <w:r>
                <w:rPr>
                  <w:sz w:val="20"/>
                  <w:szCs w:val="20"/>
                </w:rPr>
                <w:t>147a</w:t>
              </w:r>
            </w:ins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221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222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Merná jednotka</w:t>
              </w:r>
            </w:ins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ins w:id="223" w:author="Autor"/>
                <w:sz w:val="18"/>
                <w:szCs w:val="18"/>
              </w:rPr>
            </w:pPr>
            <w:ins w:id="224" w:author="Autor">
              <w:r w:rsidRPr="003E40E3">
                <w:rPr>
                  <w:sz w:val="18"/>
                  <w:szCs w:val="18"/>
                </w:rPr>
                <w:t>Žiadateľ vyberie relevantn</w:t>
              </w:r>
              <w:r>
                <w:rPr>
                  <w:sz w:val="18"/>
                  <w:szCs w:val="18"/>
                </w:rPr>
                <w:t>ú mernú jednotku</w:t>
              </w:r>
            </w:ins>
          </w:p>
        </w:tc>
      </w:tr>
      <w:tr w:rsidR="0021792A" w:rsidRPr="0075785C" w:rsidTr="00280976">
        <w:trPr>
          <w:ins w:id="225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226" w:author="Autor"/>
                <w:sz w:val="20"/>
                <w:szCs w:val="20"/>
              </w:rPr>
            </w:pPr>
            <w:ins w:id="227" w:author="Autor">
              <w:r>
                <w:rPr>
                  <w:sz w:val="20"/>
                  <w:szCs w:val="20"/>
                </w:rPr>
                <w:t>147b</w:t>
              </w:r>
            </w:ins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228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229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Množstvo</w:t>
              </w:r>
            </w:ins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ins w:id="230" w:author="Autor"/>
                <w:sz w:val="18"/>
                <w:szCs w:val="18"/>
              </w:rPr>
            </w:pPr>
            <w:ins w:id="231" w:author="Autor">
              <w:r w:rsidRPr="00E47F5C">
                <w:rPr>
                  <w:sz w:val="18"/>
                  <w:szCs w:val="18"/>
                </w:rPr>
                <w:t>Vypĺňa žiadateľ</w:t>
              </w:r>
            </w:ins>
          </w:p>
        </w:tc>
      </w:tr>
      <w:tr w:rsidR="0021792A" w:rsidRPr="0075785C" w:rsidTr="00280976">
        <w:trPr>
          <w:ins w:id="232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233" w:author="Autor"/>
                <w:sz w:val="20"/>
                <w:szCs w:val="20"/>
              </w:rPr>
            </w:pPr>
            <w:ins w:id="234" w:author="Autor">
              <w:r>
                <w:rPr>
                  <w:sz w:val="20"/>
                  <w:szCs w:val="20"/>
                </w:rPr>
                <w:t>147c</w:t>
              </w:r>
            </w:ins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235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236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Jednotková suma</w:t>
              </w:r>
            </w:ins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ins w:id="237" w:author="Autor"/>
                <w:sz w:val="18"/>
                <w:szCs w:val="18"/>
              </w:rPr>
            </w:pPr>
            <w:ins w:id="238" w:author="Autor">
              <w:r w:rsidRPr="00E47F5C">
                <w:rPr>
                  <w:sz w:val="18"/>
                  <w:szCs w:val="18"/>
                </w:rPr>
                <w:t>Vypĺňa žiadateľ</w:t>
              </w:r>
            </w:ins>
          </w:p>
        </w:tc>
      </w:tr>
      <w:tr w:rsidR="0021792A" w:rsidRPr="0075785C" w:rsidTr="00280976">
        <w:trPr>
          <w:ins w:id="239" w:author="Autor"/>
        </w:trPr>
        <w:tc>
          <w:tcPr>
            <w:tcW w:w="704" w:type="dxa"/>
          </w:tcPr>
          <w:p w:rsidR="0021792A" w:rsidRPr="0075785C" w:rsidRDefault="0021792A" w:rsidP="0021792A">
            <w:pPr>
              <w:rPr>
                <w:ins w:id="240" w:author="Autor"/>
                <w:sz w:val="20"/>
                <w:szCs w:val="20"/>
              </w:rPr>
            </w:pPr>
            <w:ins w:id="241" w:author="Autor">
              <w:r>
                <w:rPr>
                  <w:sz w:val="20"/>
                  <w:szCs w:val="20"/>
                </w:rPr>
                <w:t>147d</w:t>
              </w:r>
            </w:ins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ins w:id="242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243" w:author="Autor">
              <w:r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Suma</w:t>
              </w:r>
            </w:ins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ins w:id="244" w:author="Autor"/>
                <w:sz w:val="18"/>
                <w:szCs w:val="18"/>
              </w:rPr>
            </w:pPr>
            <w:ins w:id="245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 v prípade ak je vyplnené množstvo a jednotková cena, inak v</w:t>
              </w:r>
              <w:r w:rsidRPr="00E47F5C">
                <w:rPr>
                  <w:sz w:val="18"/>
                  <w:szCs w:val="18"/>
                </w:rPr>
                <w:t>ypĺňa žiadateľ</w:t>
              </w:r>
              <w:r>
                <w:rPr>
                  <w:sz w:val="18"/>
                  <w:szCs w:val="18"/>
                </w:rPr>
                <w:t>.</w:t>
              </w:r>
            </w:ins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</w:t>
            </w:r>
            <w:proofErr w:type="spellStart"/>
            <w:r w:rsidRPr="00F633E5"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Pr="00AB551E">
              <w:rPr>
                <w:sz w:val="18"/>
                <w:szCs w:val="18"/>
              </w:rPr>
              <w:t>minimis</w:t>
            </w:r>
            <w:proofErr w:type="spellEnd"/>
            <w:r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lastRenderedPageBreak/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160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79305E">
              <w:rPr>
                <w:sz w:val="18"/>
                <w:szCs w:val="18"/>
              </w:rPr>
              <w:t>ŽoNFP</w:t>
            </w:r>
            <w:proofErr w:type="spellEnd"/>
            <w:r w:rsidRPr="0079305E">
              <w:rPr>
                <w:sz w:val="18"/>
                <w:szCs w:val="18"/>
              </w:rPr>
              <w:t xml:space="preserve">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BD21B3">
        <w:trPr>
          <w:trHeight w:val="158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Tr="00AD41AC">
        <w:trPr>
          <w:trHeight w:val="943"/>
        </w:trPr>
        <w:tc>
          <w:tcPr>
            <w:tcW w:w="9062" w:type="dxa"/>
            <w:gridSpan w:val="3"/>
          </w:tcPr>
          <w:p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21792A" w:rsidTr="00D95A19">
        <w:trPr>
          <w:trHeight w:val="240"/>
        </w:trPr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:rsidTr="00C22DB6">
        <w:trPr>
          <w:trHeight w:val="240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:rsidTr="00D95A19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Pr="00D95A19">
              <w:rPr>
                <w:sz w:val="18"/>
                <w:szCs w:val="18"/>
              </w:rPr>
              <w:t>ŽoNFP</w:t>
            </w:r>
            <w:proofErr w:type="spellEnd"/>
            <w:r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21792A" w:rsidTr="0075785C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BF" w:rsidRDefault="00675ABF" w:rsidP="006B0271">
      <w:pPr>
        <w:spacing w:after="0" w:line="240" w:lineRule="auto"/>
      </w:pPr>
      <w:r>
        <w:separator/>
      </w:r>
    </w:p>
  </w:endnote>
  <w:endnote w:type="continuationSeparator" w:id="0">
    <w:p w:rsidR="00675ABF" w:rsidRDefault="00675ABF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4B0" w:rsidRDefault="00F174B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4B0" w:rsidRDefault="00F174B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4B0" w:rsidRDefault="00F174B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BF" w:rsidRDefault="00675ABF" w:rsidP="006B0271">
      <w:pPr>
        <w:spacing w:after="0" w:line="240" w:lineRule="auto"/>
      </w:pPr>
      <w:r>
        <w:separator/>
      </w:r>
    </w:p>
  </w:footnote>
  <w:footnote w:type="continuationSeparator" w:id="0">
    <w:p w:rsidR="00675ABF" w:rsidRDefault="00675ABF" w:rsidP="006B0271">
      <w:pPr>
        <w:spacing w:after="0" w:line="240" w:lineRule="auto"/>
      </w:pPr>
      <w:r>
        <w:continuationSeparator/>
      </w:r>
    </w:p>
  </w:footnote>
  <w:footnote w:id="1">
    <w:p w:rsidR="00F174B0" w:rsidRPr="00AD41AC" w:rsidRDefault="00F174B0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21792A" w:rsidRDefault="002179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4B0" w:rsidRDefault="00F174B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4B0" w:rsidRDefault="00F174B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4B0" w:rsidRDefault="00F174B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90C"/>
    <w:rsid w:val="001C1753"/>
    <w:rsid w:val="001D0AE3"/>
    <w:rsid w:val="001D377D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328F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60A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A2675-BF52-4A26-96AC-F25C0BD5E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4568</Words>
  <Characters>26038</Characters>
  <Application>Microsoft Office Word</Application>
  <DocSecurity>0</DocSecurity>
  <Lines>216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2018-10-25T15:43:00Z</dcterms:created>
  <dcterms:modified xsi:type="dcterms:W3CDTF">2018-10-29T07:53:00Z</dcterms:modified>
</cp:coreProperties>
</file>